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8FFE06" w14:textId="77777777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Ing. Martin Vrba</w:t>
      </w:r>
    </w:p>
    <w:p w14:paraId="6C17123B" w14:textId="03518862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ústřední ředitel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85E4EA" w14:textId="77777777" w:rsidR="00C06FC1" w:rsidRDefault="00C06FC1" w:rsidP="00763C66">
      <w:pPr>
        <w:spacing w:after="0" w:line="240" w:lineRule="auto"/>
      </w:pPr>
      <w:r>
        <w:separator/>
      </w:r>
    </w:p>
  </w:endnote>
  <w:endnote w:type="continuationSeparator" w:id="0">
    <w:p w14:paraId="328E9374" w14:textId="77777777" w:rsidR="00C06FC1" w:rsidRDefault="00C06FC1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5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AB4E77" w14:textId="77777777" w:rsidR="00C06FC1" w:rsidRDefault="00C06FC1" w:rsidP="00763C66">
      <w:pPr>
        <w:spacing w:after="0" w:line="240" w:lineRule="auto"/>
      </w:pPr>
      <w:r>
        <w:separator/>
      </w:r>
    </w:p>
  </w:footnote>
  <w:footnote w:type="continuationSeparator" w:id="0">
    <w:p w14:paraId="1C7F29A6" w14:textId="77777777" w:rsidR="00C06FC1" w:rsidRDefault="00C06FC1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43B02F64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</w:t>
    </w:r>
    <w:del w:id="1" w:author="Odložilíková Kateřina Mgr." w:date="2023-07-14T16:39:00Z">
      <w:r w:rsidDel="00E03E1D">
        <w:rPr>
          <w:rFonts w:ascii="Arial" w:hAnsi="Arial" w:cs="Arial"/>
        </w:rPr>
        <w:delText xml:space="preserve">   </w:delText>
      </w:r>
    </w:del>
    <w:r w:rsidR="003243D2" w:rsidRPr="00443356">
      <w:rPr>
        <w:rFonts w:ascii="Arial" w:hAnsi="Arial" w:cs="Arial"/>
      </w:rPr>
      <w:t>Příloha</w:t>
    </w:r>
    <w:r w:rsidR="003243D2">
      <w:t xml:space="preserve"> č. </w:t>
    </w:r>
    <w:ins w:id="2" w:author="Odložilíková Kateřina Mgr." w:date="2023-07-14T16:39:00Z">
      <w:r w:rsidR="00E03E1D">
        <w:t>12</w:t>
      </w:r>
    </w:ins>
    <w:r w:rsidR="003243D2">
      <w:t xml:space="preserve">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61102074">
    <w:abstractNumId w:val="3"/>
  </w:num>
  <w:num w:numId="2" w16cid:durableId="102111537">
    <w:abstractNumId w:val="2"/>
  </w:num>
  <w:num w:numId="3" w16cid:durableId="265624197">
    <w:abstractNumId w:val="1"/>
  </w:num>
  <w:num w:numId="4" w16cid:durableId="1492867846">
    <w:abstractNumId w:val="4"/>
  </w:num>
  <w:num w:numId="5" w16cid:durableId="1495953195">
    <w:abstractNumId w:val="5"/>
  </w:num>
  <w:num w:numId="6" w16cid:durableId="179984079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531767145">
    <w:abstractNumId w:val="0"/>
  </w:num>
  <w:num w:numId="8" w16cid:durableId="1699577277">
    <w:abstractNumId w:val="8"/>
  </w:num>
  <w:num w:numId="9" w16cid:durableId="747195931">
    <w:abstractNumId w:val="7"/>
  </w:num>
  <w:num w:numId="10" w16cid:durableId="350499271">
    <w:abstractNumId w:val="6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Odložilíková Kateřina Mgr.">
    <w15:presenceInfo w15:providerId="AD" w15:userId="S::k.odlozilikova@spucr.cz::75fe9e19-28fd-4634-9e77-c9d79874c9ef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03E1D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  <w:style w:type="paragraph" w:styleId="Revize">
    <w:name w:val="Revision"/>
    <w:hidden/>
    <w:uiPriority w:val="99"/>
    <w:semiHidden/>
    <w:rsid w:val="00E03E1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1259</Words>
  <Characters>7429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Odložilíková Kateřina Mgr.</cp:lastModifiedBy>
  <cp:revision>6</cp:revision>
  <dcterms:created xsi:type="dcterms:W3CDTF">2022-02-20T09:17:00Z</dcterms:created>
  <dcterms:modified xsi:type="dcterms:W3CDTF">2023-07-14T14:39:00Z</dcterms:modified>
</cp:coreProperties>
</file>